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bookmarkStart w:id="0" w:name="_GoBack"/>
      <w:bookmarkEnd w:id="0"/>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67E17349"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1"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bookmarkEnd w:id="1"/>
      <w:r w:rsidR="00116B74">
        <w:rPr>
          <w:rStyle w:val="Strong"/>
          <w:rFonts w:asciiTheme="minorHAnsi" w:hAnsiTheme="minorHAnsi" w:cstheme="minorHAnsi"/>
          <w:lang w:val="en-GB"/>
        </w:rPr>
        <w:t>18-G001-22</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2" w:name="_Toc419729571"/>
      <w:bookmarkStart w:id="3" w:name="_Toc11156577"/>
      <w:r w:rsidRPr="00492684">
        <w:lastRenderedPageBreak/>
        <w:t>Specification</w:t>
      </w:r>
      <w:bookmarkEnd w:id="2"/>
    </w:p>
    <w:p w14:paraId="3E6BBCE8" w14:textId="4D333F31" w:rsidR="00C44890" w:rsidRPr="00492684" w:rsidRDefault="00C44890" w:rsidP="00C44890">
      <w:pPr>
        <w:pStyle w:val="Heading3"/>
        <w:rPr>
          <w:lang w:val="en-GB"/>
        </w:rPr>
      </w:pPr>
      <w:bookmarkStart w:id="4" w:name="_Toc293504682"/>
      <w:bookmarkStart w:id="5" w:name="_Toc419729572"/>
      <w:bookmarkStart w:id="6" w:name="_Toc292659306"/>
      <w:r w:rsidRPr="00492684">
        <w:rPr>
          <w:lang w:val="en-GB"/>
        </w:rPr>
        <w:t>Background</w:t>
      </w:r>
      <w:bookmarkEnd w:id="4"/>
      <w:bookmarkEnd w:id="5"/>
    </w:p>
    <w:p w14:paraId="4BDF1B56" w14:textId="73EC173B" w:rsidR="00521FE2" w:rsidRDefault="00F82762" w:rsidP="00C44890">
      <w:pPr>
        <w:rPr>
          <w:lang w:val="en-GB"/>
        </w:rPr>
      </w:pPr>
      <w:r>
        <w:rPr>
          <w:lang w:val="en-GB"/>
        </w:rPr>
        <w:t>The Government through the Ministry of Tourism, Commerce, Industry and Cooperatives formulated and endorsed the T</w:t>
      </w:r>
      <w:r w:rsidR="000C6197">
        <w:rPr>
          <w:lang w:val="en-GB"/>
        </w:rPr>
        <w:t xml:space="preserve">rade </w:t>
      </w:r>
      <w:r>
        <w:rPr>
          <w:lang w:val="en-GB"/>
        </w:rPr>
        <w:t>P</w:t>
      </w:r>
      <w:r w:rsidR="000C6197">
        <w:rPr>
          <w:lang w:val="en-GB"/>
        </w:rPr>
        <w:t xml:space="preserve">olicy </w:t>
      </w:r>
      <w:r>
        <w:rPr>
          <w:lang w:val="en-GB"/>
        </w:rPr>
        <w:t>F</w:t>
      </w:r>
      <w:r w:rsidR="000C6197">
        <w:rPr>
          <w:lang w:val="en-GB"/>
        </w:rPr>
        <w:t>ramework (TPF)</w:t>
      </w:r>
      <w:r>
        <w:rPr>
          <w:lang w:val="en-GB"/>
        </w:rPr>
        <w:t xml:space="preserve"> in 2017 </w:t>
      </w:r>
      <w:r w:rsidR="00F90302">
        <w:rPr>
          <w:lang w:val="en-GB"/>
        </w:rPr>
        <w:t>to</w:t>
      </w:r>
      <w:r>
        <w:rPr>
          <w:lang w:val="en-GB"/>
        </w:rPr>
        <w:t xml:space="preserve"> maximise the benefits arising from trade opportunities</w:t>
      </w:r>
      <w:r w:rsidR="00521FE2">
        <w:rPr>
          <w:lang w:val="en-GB"/>
        </w:rPr>
        <w:t xml:space="preserve"> as envisaged in the KDP and likewise in the KV20. </w:t>
      </w:r>
    </w:p>
    <w:p w14:paraId="24A7EEAB" w14:textId="4B91F7E9" w:rsidR="00C44890" w:rsidRDefault="00F82762" w:rsidP="00C44890">
      <w:pPr>
        <w:rPr>
          <w:lang w:val="en-GB"/>
        </w:rPr>
      </w:pPr>
      <w:r>
        <w:rPr>
          <w:lang w:val="en-GB"/>
        </w:rPr>
        <w:t xml:space="preserve">The key identified challenges facing the marketing of local produces published in the 2017 TPF and likewise in the </w:t>
      </w:r>
      <w:proofErr w:type="spellStart"/>
      <w:r>
        <w:rPr>
          <w:lang w:val="en-GB"/>
        </w:rPr>
        <w:t>Motinnano</w:t>
      </w:r>
      <w:proofErr w:type="spellEnd"/>
      <w:r>
        <w:rPr>
          <w:lang w:val="en-GB"/>
        </w:rPr>
        <w:t xml:space="preserve"> recommended the need to establish an Open Integrated Market. This project therefore will aim to foster the development of domestic trade</w:t>
      </w:r>
      <w:r w:rsidR="000C6197">
        <w:rPr>
          <w:lang w:val="en-GB"/>
        </w:rPr>
        <w:t xml:space="preserve">, </w:t>
      </w:r>
      <w:r w:rsidR="00F90302">
        <w:rPr>
          <w:lang w:val="en-GB"/>
        </w:rPr>
        <w:t>and</w:t>
      </w:r>
      <w:r w:rsidR="000C6197">
        <w:rPr>
          <w:lang w:val="en-GB"/>
        </w:rPr>
        <w:t xml:space="preserve"> to create economic opportunities for I-Kiribati, especially the Women and Youth in the Outer Islands.</w:t>
      </w:r>
      <w:r w:rsidR="00521FE2">
        <w:rPr>
          <w:lang w:val="en-GB"/>
        </w:rPr>
        <w:t xml:space="preserve"> </w:t>
      </w:r>
    </w:p>
    <w:p w14:paraId="22FB5EB6" w14:textId="0C270EF1" w:rsidR="00521FE2" w:rsidRDefault="00521FE2" w:rsidP="00C44890">
      <w:pPr>
        <w:rPr>
          <w:lang w:val="en-GB"/>
        </w:rPr>
      </w:pPr>
      <w:r>
        <w:rPr>
          <w:lang w:val="en-GB"/>
        </w:rPr>
        <w:t>The construction of the Open Integrated Market requires an environment that supports both those engaged in marketing of imported and locally made products. The Local Producers and the Informal Sectors engaged in the marketing of local produces form part of the critical component of the Private Sector. These groups of actors pr</w:t>
      </w:r>
      <w:r w:rsidR="00AE296E">
        <w:rPr>
          <w:lang w:val="en-GB"/>
        </w:rPr>
        <w:t xml:space="preserve">oducing and marketing of local </w:t>
      </w:r>
      <w:proofErr w:type="gramStart"/>
      <w:r w:rsidR="00AE296E">
        <w:rPr>
          <w:lang w:val="en-GB"/>
        </w:rPr>
        <w:t>produce,</w:t>
      </w:r>
      <w:proofErr w:type="gramEnd"/>
      <w:r w:rsidR="00AE296E">
        <w:rPr>
          <w:lang w:val="en-GB"/>
        </w:rPr>
        <w:t xml:space="preserve"> equally require a good marketing infrastructure in place that sustains product quality and guarantees public health standards. </w:t>
      </w:r>
    </w:p>
    <w:p w14:paraId="5174EC6C" w14:textId="439FC8DD" w:rsidR="00AE296E" w:rsidRDefault="00AE296E" w:rsidP="00C44890">
      <w:pPr>
        <w:rPr>
          <w:lang w:val="en-GB"/>
        </w:rPr>
      </w:pPr>
      <w:r>
        <w:rPr>
          <w:lang w:val="en-GB"/>
        </w:rPr>
        <w:t xml:space="preserve">The OIM will therefore provide a </w:t>
      </w:r>
      <w:proofErr w:type="gramStart"/>
      <w:r>
        <w:rPr>
          <w:lang w:val="en-GB"/>
        </w:rPr>
        <w:t>conducive</w:t>
      </w:r>
      <w:proofErr w:type="gramEnd"/>
      <w:r>
        <w:rPr>
          <w:lang w:val="en-GB"/>
        </w:rPr>
        <w:t xml:space="preserve"> marketing environment for Sellers and Consumers. </w:t>
      </w:r>
      <w:r w:rsidR="00F90302">
        <w:rPr>
          <w:lang w:val="en-GB"/>
        </w:rPr>
        <w:t>Such market will ensure that the products are sold in a good environment, with quality marketing infrastructure. The market will also be constructed with facilities to maintain the quality of fresh produce like fish, in line with the National Quality Policy Recommendations by way of reducing post-harvest loses always incurred due to poor or lack of storage facilities for Local Producers.</w:t>
      </w:r>
    </w:p>
    <w:p w14:paraId="63E99F26" w14:textId="6F51F906" w:rsidR="00F90302" w:rsidRDefault="00F90302" w:rsidP="00C44890">
      <w:pPr>
        <w:rPr>
          <w:lang w:val="en-GB"/>
        </w:rPr>
      </w:pPr>
    </w:p>
    <w:p w14:paraId="36CB4CD9" w14:textId="0F022565" w:rsidR="00F90302" w:rsidRDefault="00F90302" w:rsidP="00C44890">
      <w:pPr>
        <w:rPr>
          <w:lang w:val="en-GB"/>
        </w:rPr>
      </w:pPr>
      <w:r>
        <w:rPr>
          <w:lang w:val="en-GB"/>
        </w:rPr>
        <w:t xml:space="preserve">The market is expected to provide a big market for produce form the Outer Islands. The market will offers </w:t>
      </w:r>
      <w:r w:rsidR="00C36150">
        <w:rPr>
          <w:lang w:val="en-GB"/>
        </w:rPr>
        <w:t xml:space="preserve">a space for various </w:t>
      </w:r>
      <w:proofErr w:type="spellStart"/>
      <w:r w:rsidR="00C36150">
        <w:rPr>
          <w:lang w:val="en-GB"/>
        </w:rPr>
        <w:t>prouducts</w:t>
      </w:r>
      <w:proofErr w:type="spellEnd"/>
      <w:r w:rsidR="00C36150">
        <w:rPr>
          <w:lang w:val="en-GB"/>
        </w:rPr>
        <w:t xml:space="preserve"> such as fresh and dried </w:t>
      </w:r>
      <w:proofErr w:type="spellStart"/>
      <w:proofErr w:type="gramStart"/>
      <w:r w:rsidR="00C36150">
        <w:rPr>
          <w:lang w:val="en-GB"/>
        </w:rPr>
        <w:t>seafoods</w:t>
      </w:r>
      <w:proofErr w:type="spellEnd"/>
      <w:proofErr w:type="gramEnd"/>
      <w:r w:rsidR="00C36150">
        <w:rPr>
          <w:lang w:val="en-GB"/>
        </w:rPr>
        <w:t xml:space="preserve"> products, agricultural products and handicrafts. It will also provide an opportunity for many buyers and sellers under one roof. This will provide an environment for price competition, attributed to potential many buyers and sellers under one roof. The </w:t>
      </w:r>
      <w:proofErr w:type="spellStart"/>
      <w:r w:rsidR="00C36150">
        <w:rPr>
          <w:lang w:val="en-GB"/>
        </w:rPr>
        <w:t>marke</w:t>
      </w:r>
      <w:proofErr w:type="spellEnd"/>
      <w:r w:rsidR="00C36150">
        <w:rPr>
          <w:lang w:val="en-GB"/>
        </w:rPr>
        <w:t xml:space="preserve"> is therefore expected to create a high demand for local produce, thus fostering production and supply capacity.</w:t>
      </w:r>
    </w:p>
    <w:p w14:paraId="60614FDB" w14:textId="0022B91D" w:rsidR="00C36150" w:rsidRPr="00492684" w:rsidRDefault="00C36150" w:rsidP="00C44890">
      <w:pPr>
        <w:rPr>
          <w:lang w:val="en-GB"/>
        </w:rPr>
      </w:pPr>
      <w:r>
        <w:rPr>
          <w:lang w:val="en-GB"/>
        </w:rPr>
        <w:t>The market will also support the marketing of local products and strengthen domestic supply chain linking it with Tourism exports which is the key component of Trade in Services noting Kiribati’s interest to maximise development benefits from Trade associated with Regional Trade Agreement like the PACER Plus.</w:t>
      </w:r>
    </w:p>
    <w:p w14:paraId="000280F4" w14:textId="1A2FB770" w:rsidR="00C44890" w:rsidRPr="00492684" w:rsidRDefault="002A4740" w:rsidP="00C44890">
      <w:pPr>
        <w:pStyle w:val="Heading3"/>
        <w:rPr>
          <w:rFonts w:cs="Calibri"/>
          <w:lang w:val="en-GB"/>
        </w:rPr>
      </w:pPr>
      <w:bookmarkStart w:id="7" w:name="_Toc312171709"/>
      <w:r w:rsidRPr="00492684">
        <w:rPr>
          <w:rFonts w:cs="Calibri"/>
          <w:lang w:val="en-GB"/>
        </w:rPr>
        <w:t>Requirements</w:t>
      </w:r>
    </w:p>
    <w:p w14:paraId="2DE3470A" w14:textId="1DD5ECE7" w:rsidR="004E197B" w:rsidRPr="002D437D" w:rsidRDefault="00624ADA" w:rsidP="00624ADA">
      <w:pPr>
        <w:rPr>
          <w:color w:val="000000" w:themeColor="text1"/>
          <w:lang w:val="en-GB"/>
        </w:rPr>
      </w:pPr>
      <w:bookmarkStart w:id="8" w:name="_Toc308102003"/>
      <w:r w:rsidRPr="002D437D">
        <w:rPr>
          <w:color w:val="000000" w:themeColor="text1"/>
          <w:lang w:val="en-GB"/>
        </w:rPr>
        <w:t>Refer to instructions on how to submit a Quotation (template 2), page 5.</w:t>
      </w:r>
    </w:p>
    <w:p w14:paraId="65A62D34" w14:textId="77777777" w:rsidR="00C44890" w:rsidRDefault="00C44890" w:rsidP="00C44890">
      <w:pPr>
        <w:pStyle w:val="Heading3"/>
        <w:rPr>
          <w:rFonts w:cs="Calibri"/>
          <w:lang w:val="en-GB"/>
        </w:rPr>
      </w:pPr>
      <w:bookmarkStart w:id="9" w:name="_Toc419729577"/>
      <w:bookmarkEnd w:id="8"/>
      <w:r w:rsidRPr="00492684">
        <w:rPr>
          <w:rFonts w:cs="Calibri"/>
          <w:lang w:val="en-GB"/>
        </w:rPr>
        <w:t>Installation services</w:t>
      </w:r>
      <w:bookmarkEnd w:id="9"/>
    </w:p>
    <w:p w14:paraId="32EE2EAA" w14:textId="7425DF33" w:rsidR="00624ADA" w:rsidRPr="00624ADA" w:rsidRDefault="00624ADA" w:rsidP="00624ADA">
      <w:pPr>
        <w:rPr>
          <w:lang w:val="en-GB"/>
        </w:rPr>
      </w:pPr>
      <w:r>
        <w:rPr>
          <w:lang w:val="en-GB"/>
        </w:rPr>
        <w:t xml:space="preserve">Not applicable </w:t>
      </w:r>
    </w:p>
    <w:p w14:paraId="17367821" w14:textId="77777777" w:rsidR="00C44890" w:rsidRPr="00492684" w:rsidRDefault="00C44890" w:rsidP="00772E21">
      <w:pPr>
        <w:pStyle w:val="Heading3"/>
        <w:rPr>
          <w:lang w:val="en-GB"/>
        </w:rPr>
      </w:pPr>
      <w:bookmarkStart w:id="10" w:name="_Toc419729578"/>
      <w:r w:rsidRPr="00492684">
        <w:rPr>
          <w:lang w:val="en-GB"/>
        </w:rPr>
        <w:lastRenderedPageBreak/>
        <w:t>Delivery Time</w:t>
      </w:r>
      <w:bookmarkEnd w:id="10"/>
    </w:p>
    <w:p w14:paraId="2DD0676F" w14:textId="2E86926D" w:rsidR="00B66A8F" w:rsidRPr="002D437D" w:rsidRDefault="000850E1" w:rsidP="00C44890">
      <w:pPr>
        <w:rPr>
          <w:color w:val="000000" w:themeColor="text1"/>
          <w:lang w:val="en-GB"/>
        </w:rPr>
      </w:pPr>
      <w:r w:rsidRPr="002D437D">
        <w:rPr>
          <w:color w:val="000000" w:themeColor="text1"/>
          <w:lang w:val="en-GB"/>
        </w:rPr>
        <w:t>The vehicle shall be delivered</w:t>
      </w:r>
      <w:r w:rsidR="00624ADA" w:rsidRPr="002D437D">
        <w:rPr>
          <w:color w:val="000000" w:themeColor="text1"/>
          <w:lang w:val="en-GB"/>
        </w:rPr>
        <w:t xml:space="preserve"> before the end of </w:t>
      </w:r>
      <w:r w:rsidR="004F246D" w:rsidRPr="002D437D">
        <w:rPr>
          <w:color w:val="000000" w:themeColor="text1"/>
          <w:lang w:val="en-GB"/>
        </w:rPr>
        <w:t>August.</w:t>
      </w:r>
    </w:p>
    <w:bookmarkEnd w:id="6"/>
    <w:bookmarkEnd w:id="7"/>
    <w:p w14:paraId="625DFCD7" w14:textId="43F96A5E" w:rsidR="00C44890" w:rsidRPr="00492684" w:rsidRDefault="00C44890" w:rsidP="00C44890">
      <w:pPr>
        <w:pStyle w:val="Heading2"/>
      </w:pPr>
      <w:r w:rsidRPr="00492684">
        <w:t>Description of the Goods</w:t>
      </w:r>
      <w:bookmarkEnd w:id="3"/>
    </w:p>
    <w:p w14:paraId="107815C1" w14:textId="77777777" w:rsidR="00C44890" w:rsidRPr="00492684" w:rsidRDefault="00C44890" w:rsidP="00C44890">
      <w:pPr>
        <w:rPr>
          <w:i/>
          <w:iCs/>
          <w:lang w:val="en-GB"/>
        </w:rPr>
      </w:pPr>
      <w:r w:rsidRPr="00492684">
        <w:rPr>
          <w:i/>
          <w:iCs/>
          <w:lang w:val="en-GB"/>
        </w:rPr>
        <w:t xml:space="preserve">Here, list all items to be </w:t>
      </w:r>
      <w:proofErr w:type="gramStart"/>
      <w:r w:rsidRPr="00492684">
        <w:rPr>
          <w:i/>
          <w:iCs/>
          <w:lang w:val="en-GB"/>
        </w:rPr>
        <w:t>Tendered</w:t>
      </w:r>
      <w:proofErr w:type="gramEnd"/>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1"/>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984F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984FB4">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F0D3690" w14:textId="4349AE3C" w:rsidR="002A4740" w:rsidRPr="002D437D" w:rsidRDefault="00CA2CDF" w:rsidP="00C44890">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Vehicle (Nissan Kicks 2022</w:t>
            </w:r>
            <w:r w:rsidR="000763D3" w:rsidRPr="002D437D">
              <w:rPr>
                <w:color w:val="000000" w:themeColor="text1"/>
                <w:lang w:val="en-GB"/>
              </w:rPr>
              <w:t>)</w:t>
            </w:r>
          </w:p>
          <w:p w14:paraId="3F941FC9" w14:textId="4593F0F5" w:rsidR="00624ADA" w:rsidRPr="002D437D" w:rsidRDefault="00624ADA" w:rsidP="00C44890">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-Type of brand</w:t>
            </w:r>
            <w:r w:rsidR="00562C0B" w:rsidRPr="002D437D">
              <w:rPr>
                <w:color w:val="000000" w:themeColor="text1"/>
                <w:lang w:val="en-GB"/>
              </w:rPr>
              <w:t>(Any latest brand)</w:t>
            </w:r>
          </w:p>
          <w:p w14:paraId="446B4AC5" w14:textId="162B163B" w:rsidR="00624ADA" w:rsidRPr="002D437D" w:rsidRDefault="00562C0B" w:rsidP="00C44890">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-Year of Making(Not less than 8 years)</w:t>
            </w:r>
          </w:p>
          <w:p w14:paraId="098270E1" w14:textId="77777777" w:rsidR="00984FB4"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w:t>
            </w:r>
            <w:r w:rsidR="00624ADA" w:rsidRPr="002D437D">
              <w:rPr>
                <w:color w:val="000000" w:themeColor="text1"/>
                <w:lang w:val="en-GB"/>
              </w:rPr>
              <w:t>Automatic</w:t>
            </w:r>
          </w:p>
          <w:p w14:paraId="1ABABF8E" w14:textId="77777777" w:rsidR="00984FB4"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w:t>
            </w:r>
            <w:r w:rsidR="00624ADA" w:rsidRPr="002D437D">
              <w:rPr>
                <w:color w:val="000000" w:themeColor="text1"/>
                <w:lang w:val="en-GB"/>
              </w:rPr>
              <w:t xml:space="preserve">Standard </w:t>
            </w:r>
            <w:proofErr w:type="spellStart"/>
            <w:r w:rsidR="00624ADA" w:rsidRPr="002D437D">
              <w:rPr>
                <w:color w:val="000000" w:themeColor="text1"/>
                <w:lang w:val="en-GB"/>
              </w:rPr>
              <w:t>Color</w:t>
            </w:r>
            <w:proofErr w:type="spellEnd"/>
          </w:p>
          <w:p w14:paraId="3E512A40" w14:textId="77777777" w:rsidR="00984FB4"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2D437D">
              <w:rPr>
                <w:color w:val="000000" w:themeColor="text1"/>
                <w:lang w:val="en-GB"/>
              </w:rPr>
              <w:t>-</w:t>
            </w:r>
            <w:r w:rsidR="00624ADA" w:rsidRPr="002D437D">
              <w:rPr>
                <w:color w:val="000000" w:themeColor="text1"/>
                <w:lang w:val="en-GB"/>
              </w:rPr>
              <w:t>Fuel Type – Petrol</w:t>
            </w:r>
          </w:p>
          <w:p w14:paraId="5863CF39" w14:textId="77777777" w:rsidR="00CA2CDF" w:rsidRPr="002D437D" w:rsidRDefault="00984FB4" w:rsidP="00984FB4">
            <w:pPr>
              <w:cnfStyle w:val="000000000000" w:firstRow="0" w:lastRow="0" w:firstColumn="0" w:lastColumn="0" w:oddVBand="0" w:evenVBand="0" w:oddHBand="0" w:evenHBand="0" w:firstRowFirstColumn="0" w:firstRowLastColumn="0" w:lastRowFirstColumn="0" w:lastRowLastColumn="0"/>
              <w:rPr>
                <w:color w:val="000000" w:themeColor="text1"/>
              </w:rPr>
            </w:pPr>
            <w:r w:rsidRPr="002D437D">
              <w:rPr>
                <w:color w:val="000000" w:themeColor="text1"/>
                <w:lang w:val="en-GB"/>
              </w:rPr>
              <w:t xml:space="preserve">- </w:t>
            </w:r>
            <w:r w:rsidR="00624ADA" w:rsidRPr="002D437D">
              <w:rPr>
                <w:color w:val="000000" w:themeColor="text1"/>
                <w:lang w:val="en-GB"/>
              </w:rPr>
              <w:t>A</w:t>
            </w:r>
            <w:proofErr w:type="spellStart"/>
            <w:r w:rsidR="00624ADA" w:rsidRPr="002D437D">
              <w:rPr>
                <w:color w:val="000000" w:themeColor="text1"/>
              </w:rPr>
              <w:t>ir</w:t>
            </w:r>
            <w:proofErr w:type="spellEnd"/>
            <w:r w:rsidR="00624ADA" w:rsidRPr="002D437D">
              <w:rPr>
                <w:color w:val="000000" w:themeColor="text1"/>
              </w:rPr>
              <w:t xml:space="preserve"> condit</w:t>
            </w:r>
            <w:r w:rsidR="007033E2" w:rsidRPr="002D437D">
              <w:rPr>
                <w:color w:val="000000" w:themeColor="text1"/>
              </w:rPr>
              <w:t>ion, rear A/C Vents, Mu</w:t>
            </w:r>
            <w:r w:rsidR="00CA2CDF" w:rsidRPr="002D437D">
              <w:rPr>
                <w:color w:val="000000" w:themeColor="text1"/>
              </w:rPr>
              <w:t>lti-function Steering Wheel, Remote Trunk Opener, Power Windows Rear, Adjustable Seats, On Board Computer, Bottle Holder, Heater, Height Adjustable Driver Seat, Foldable Rear Seat</w:t>
            </w:r>
            <w:r w:rsidR="00624ADA" w:rsidRPr="002D437D">
              <w:rPr>
                <w:color w:val="000000" w:themeColor="text1"/>
              </w:rPr>
              <w:t>,</w:t>
            </w:r>
            <w:r w:rsidR="00CA2CDF" w:rsidRPr="002D437D">
              <w:rPr>
                <w:color w:val="000000" w:themeColor="text1"/>
              </w:rPr>
              <w:t xml:space="preserve"> Central Console Armrest, Power Steering, Accessory Power Outlet, Automatic Climate Control, Power Windows Front, Low Fuel Warning Light, Rear Seat Headrest, Cup Holders-Front, Electric Folding Rear View Mirror, Keyless Entry, Cup Holders-Rear</w:t>
            </w:r>
          </w:p>
          <w:p w14:paraId="6A4A0819" w14:textId="5214401A" w:rsidR="00624ADA" w:rsidRPr="00984FB4" w:rsidRDefault="00624ADA" w:rsidP="00CA2CDF">
            <w:pPr>
              <w:cnfStyle w:val="000000000000" w:firstRow="0" w:lastRow="0" w:firstColumn="0" w:lastColumn="0" w:oddVBand="0" w:evenVBand="0" w:oddHBand="0" w:evenHBand="0" w:firstRowFirstColumn="0" w:firstRowLastColumn="0" w:lastRowFirstColumn="0" w:lastRowLastColumn="0"/>
              <w:rPr>
                <w:color w:val="00B050"/>
                <w:lang w:val="en-GB"/>
              </w:rPr>
            </w:pPr>
            <w:r w:rsidRPr="002D437D">
              <w:rPr>
                <w:color w:val="000000" w:themeColor="text1"/>
              </w:rPr>
              <w:t xml:space="preserve"> </w:t>
            </w:r>
            <w:r w:rsidR="00CA2CDF" w:rsidRPr="002D437D">
              <w:rPr>
                <w:color w:val="000000" w:themeColor="text1"/>
              </w:rPr>
              <w:t>- AM/FM/mp3/</w:t>
            </w:r>
            <w:r w:rsidRPr="002D437D">
              <w:rPr>
                <w:color w:val="000000" w:themeColor="text1"/>
              </w:rPr>
              <w:t>Bluetooth.</w:t>
            </w:r>
          </w:p>
        </w:tc>
        <w:tc>
          <w:tcPr>
            <w:tcW w:w="1134" w:type="dxa"/>
          </w:tcPr>
          <w:p w14:paraId="352597C6" w14:textId="1B177C6E" w:rsidR="002A4740" w:rsidRPr="00C728EE" w:rsidRDefault="00624ADA" w:rsidP="00C44890">
            <w:pPr>
              <w:cnfStyle w:val="000000000000" w:firstRow="0" w:lastRow="0" w:firstColumn="0" w:lastColumn="0" w:oddVBand="0" w:evenVBand="0" w:oddHBand="0" w:evenHBand="0" w:firstRowFirstColumn="0" w:firstRowLastColumn="0" w:lastRowFirstColumn="0" w:lastRowLastColumn="0"/>
              <w:rPr>
                <w:color w:val="00B050"/>
                <w:lang w:val="en-GB"/>
              </w:rPr>
            </w:pPr>
            <w:r>
              <w:rPr>
                <w:color w:val="00B050"/>
                <w:lang w:val="en-GB"/>
              </w:rPr>
              <w:t>1</w:t>
            </w:r>
          </w:p>
        </w:tc>
        <w:tc>
          <w:tcPr>
            <w:tcW w:w="1559" w:type="dxa"/>
          </w:tcPr>
          <w:p w14:paraId="7E3C67F5" w14:textId="7BAC2D72" w:rsidR="002A4740" w:rsidRPr="00C728EE" w:rsidRDefault="002A4740" w:rsidP="00C44890">
            <w:pPr>
              <w:cnfStyle w:val="000000000000" w:firstRow="0" w:lastRow="0" w:firstColumn="0" w:lastColumn="0" w:oddVBand="0" w:evenVBand="0" w:oddHBand="0" w:evenHBand="0" w:firstRowFirstColumn="0" w:firstRowLastColumn="0" w:lastRowFirstColumn="0" w:lastRowLastColumn="0"/>
              <w:rPr>
                <w:color w:val="00B050"/>
                <w:lang w:val="en-GB"/>
              </w:rPr>
            </w:pPr>
          </w:p>
        </w:tc>
        <w:tc>
          <w:tcPr>
            <w:tcW w:w="1417" w:type="dxa"/>
          </w:tcPr>
          <w:p w14:paraId="13B5A4AE" w14:textId="73CAF135" w:rsidR="002A4740" w:rsidRPr="00C728EE" w:rsidRDefault="002A4740" w:rsidP="00C44890">
            <w:pPr>
              <w:cnfStyle w:val="000000000000" w:firstRow="0" w:lastRow="0" w:firstColumn="0" w:lastColumn="0" w:oddVBand="0" w:evenVBand="0" w:oddHBand="0" w:evenHBand="0" w:firstRowFirstColumn="0" w:firstRowLastColumn="0" w:lastRowFirstColumn="0" w:lastRowLastColumn="0"/>
              <w:rPr>
                <w:color w:val="00B050"/>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0DB73" w14:textId="77777777" w:rsidR="00675B9C" w:rsidRDefault="00675B9C">
      <w:r>
        <w:separator/>
      </w:r>
    </w:p>
  </w:endnote>
  <w:endnote w:type="continuationSeparator" w:id="0">
    <w:p w14:paraId="5D973EB1" w14:textId="77777777" w:rsidR="00675B9C" w:rsidRDefault="00675B9C">
      <w:r>
        <w:continuationSeparator/>
      </w:r>
    </w:p>
  </w:endnote>
  <w:endnote w:type="continuationNotice" w:id="1">
    <w:p w14:paraId="39EBC4CF" w14:textId="77777777" w:rsidR="00675B9C" w:rsidRDefault="00675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D437D" w:rsidRPr="002D437D">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D437D" w:rsidRPr="002D437D">
      <w:rPr>
        <w:noProof/>
        <w:color w:val="17365D" w:themeColor="text2" w:themeShade="BF"/>
        <w:lang w:val="sv-SE"/>
      </w:rPr>
      <w:t>3</w:t>
    </w:r>
    <w:r>
      <w:rPr>
        <w:color w:val="17365D" w:themeColor="text2" w:themeShade="BF"/>
      </w:rPr>
      <w:fldChar w:fldCharType="end"/>
    </w:r>
  </w:p>
  <w:p w14:paraId="213B5D63" w14:textId="64CD56C5" w:rsidR="00133D55" w:rsidRDefault="00133D55" w:rsidP="004878F3">
    <w:pPr>
      <w:pStyle w:val="Footer"/>
    </w:pPr>
    <w:r>
      <w:fldChar w:fldCharType="begin"/>
    </w:r>
    <w:r>
      <w:instrText xml:space="preserve"> DATE \@ "yyyy-MM-dd" </w:instrText>
    </w:r>
    <w:r>
      <w:fldChar w:fldCharType="separate"/>
    </w:r>
    <w:r w:rsidR="002D437D">
      <w:rPr>
        <w:noProof/>
      </w:rPr>
      <w:t>2022-07-15</w:t>
    </w:r>
    <w:r>
      <w:fldChar w:fldCharType="end"/>
    </w:r>
  </w:p>
  <w:p w14:paraId="4C7E2131" w14:textId="77777777" w:rsidR="001A0764" w:rsidRDefault="001A07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6BDA2" w14:textId="77777777" w:rsidR="00675B9C" w:rsidRDefault="00675B9C">
      <w:r>
        <w:separator/>
      </w:r>
    </w:p>
  </w:footnote>
  <w:footnote w:type="continuationSeparator" w:id="0">
    <w:p w14:paraId="207A8350" w14:textId="77777777" w:rsidR="00675B9C" w:rsidRDefault="00675B9C">
      <w:r>
        <w:continuationSeparator/>
      </w:r>
    </w:p>
  </w:footnote>
  <w:footnote w:type="continuationNotice" w:id="1">
    <w:p w14:paraId="4E941A1F" w14:textId="77777777" w:rsidR="00675B9C" w:rsidRDefault="00675B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516A1" w14:textId="692A03C1"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ins w:id="11" w:author="OIM-ACC" w:date="2022-07-15T12:41:00Z">
      <w:r w:rsidR="002D437D" w:rsidRPr="00492684">
        <w:rPr>
          <w:rStyle w:val="Strong"/>
          <w:rFonts w:asciiTheme="minorHAnsi" w:hAnsiTheme="minorHAnsi" w:cstheme="minorHAnsi"/>
          <w:lang w:val="en-GB"/>
        </w:rPr>
        <w:t>RFQ-</w:t>
      </w:r>
    </w:ins>
    <w:del w:id="12" w:author="OIM-ACC" w:date="2022-07-15T12:41:00Z">
      <w:r w:rsidR="00A66587" w:rsidRPr="00A66587" w:rsidDel="002D437D">
        <w:rPr>
          <w:rStyle w:val="Strong"/>
          <w:rFonts w:asciiTheme="minorHAnsi" w:hAnsiTheme="minorHAnsi" w:cstheme="minorHAnsi"/>
          <w:lang w:val="en-GB"/>
        </w:rPr>
        <w:delText>RFQ-</w:delText>
      </w:r>
      <w:r w:rsidR="00A66587" w:rsidDel="002D437D">
        <w:rPr>
          <w:rStyle w:val="Strong"/>
          <w:rFonts w:asciiTheme="minorHAnsi" w:hAnsiTheme="minorHAnsi" w:cstheme="minorHAnsi"/>
          <w:lang w:val="en-GB"/>
        </w:rPr>
        <w:delText>MXXX</w:delText>
      </w:r>
      <w:r w:rsidR="00A66587" w:rsidRPr="00A66587" w:rsidDel="002D437D">
        <w:rPr>
          <w:rStyle w:val="Strong"/>
          <w:rFonts w:asciiTheme="minorHAnsi" w:hAnsiTheme="minorHAnsi" w:cstheme="minorHAnsi"/>
          <w:lang w:val="en-GB"/>
        </w:rPr>
        <w:delText>-2020-</w:delText>
      </w:r>
      <w:r w:rsidR="00A66587" w:rsidRPr="00800392" w:rsidDel="002D437D">
        <w:rPr>
          <w:rStyle w:val="Strong"/>
          <w:rFonts w:asciiTheme="minorHAnsi" w:hAnsiTheme="minorHAnsi" w:cstheme="minorHAnsi"/>
          <w:lang w:val="en-GB"/>
        </w:rPr>
        <w:delText>000</w:delText>
      </w:r>
    </w:del>
    <w:r w:rsidR="006043EE">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5BB6"/>
    <w:multiLevelType w:val="hybridMultilevel"/>
    <w:tmpl w:val="D7B00E04"/>
    <w:lvl w:ilvl="0" w:tplc="F0C686C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2FF63811"/>
    <w:multiLevelType w:val="hybridMultilevel"/>
    <w:tmpl w:val="237A4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5"/>
  </w:num>
  <w:num w:numId="3">
    <w:abstractNumId w:val="16"/>
  </w:num>
  <w:num w:numId="4">
    <w:abstractNumId w:val="7"/>
  </w:num>
  <w:num w:numId="5">
    <w:abstractNumId w:val="6"/>
  </w:num>
  <w:num w:numId="6">
    <w:abstractNumId w:val="11"/>
  </w:num>
  <w:num w:numId="7">
    <w:abstractNumId w:val="8"/>
  </w:num>
  <w:num w:numId="8">
    <w:abstractNumId w:val="13"/>
  </w:num>
  <w:num w:numId="9">
    <w:abstractNumId w:val="1"/>
  </w:num>
  <w:num w:numId="10">
    <w:abstractNumId w:val="12"/>
  </w:num>
  <w:num w:numId="11">
    <w:abstractNumId w:val="4"/>
  </w:num>
  <w:num w:numId="12">
    <w:abstractNumId w:val="10"/>
  </w:num>
  <w:num w:numId="13">
    <w:abstractNumId w:val="14"/>
  </w:num>
  <w:num w:numId="14">
    <w:abstractNumId w:val="5"/>
  </w:num>
  <w:num w:numId="15">
    <w:abstractNumId w:val="9"/>
  </w:num>
  <w:num w:numId="16">
    <w:abstractNumId w:val="3"/>
  </w:num>
  <w:num w:numId="1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3D3"/>
    <w:rsid w:val="000768F7"/>
    <w:rsid w:val="00077FC8"/>
    <w:rsid w:val="00081AB0"/>
    <w:rsid w:val="000826BE"/>
    <w:rsid w:val="0008503E"/>
    <w:rsid w:val="000850E1"/>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197"/>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4BE3"/>
    <w:rsid w:val="00105AD9"/>
    <w:rsid w:val="00106A08"/>
    <w:rsid w:val="00107309"/>
    <w:rsid w:val="00110680"/>
    <w:rsid w:val="00110799"/>
    <w:rsid w:val="00111681"/>
    <w:rsid w:val="00114C10"/>
    <w:rsid w:val="00116B74"/>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04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37D"/>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7B"/>
    <w:rsid w:val="004E19D2"/>
    <w:rsid w:val="004E1A7E"/>
    <w:rsid w:val="004E2068"/>
    <w:rsid w:val="004E2E3D"/>
    <w:rsid w:val="004E30FE"/>
    <w:rsid w:val="004E36AD"/>
    <w:rsid w:val="004E4728"/>
    <w:rsid w:val="004F0141"/>
    <w:rsid w:val="004F083D"/>
    <w:rsid w:val="004F0924"/>
    <w:rsid w:val="004F1A85"/>
    <w:rsid w:val="004F246D"/>
    <w:rsid w:val="004F2FB4"/>
    <w:rsid w:val="004F4C31"/>
    <w:rsid w:val="004F55A6"/>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1FE2"/>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2C0B"/>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4ADA"/>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5B9C"/>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3E2"/>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BF5"/>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84FB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7929"/>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296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5AF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6A8F"/>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150"/>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28EE"/>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2CDF"/>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5CA"/>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AD9"/>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1C8D"/>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762"/>
    <w:rsid w:val="00F835D0"/>
    <w:rsid w:val="00F8437C"/>
    <w:rsid w:val="00F84E3A"/>
    <w:rsid w:val="00F90045"/>
    <w:rsid w:val="00F90302"/>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703BCA2C-8A3C-45DF-9B1F-31D5022C6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538</Words>
  <Characters>3073</Characters>
  <Application>Microsoft Office Word</Application>
  <DocSecurity>0</DocSecurity>
  <Lines>25</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3604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OIM-ACC</cp:lastModifiedBy>
  <cp:revision>3</cp:revision>
  <cp:lastPrinted>2022-07-15T00:41:00Z</cp:lastPrinted>
  <dcterms:created xsi:type="dcterms:W3CDTF">2022-07-15T00:42:00Z</dcterms:created>
  <dcterms:modified xsi:type="dcterms:W3CDTF">2022-07-15T00:42:00Z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